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C8F8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A4B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00FF20" w14:textId="0F40FFE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34621" w:rsidRPr="00034621">
        <w:rPr>
          <w:rFonts w:ascii="Corbel" w:hAnsi="Corbel"/>
          <w:b/>
          <w:smallCaps/>
          <w:sz w:val="24"/>
          <w:szCs w:val="24"/>
        </w:rPr>
        <w:t>2021-2024</w:t>
      </w:r>
    </w:p>
    <w:p w14:paraId="0D48318A" w14:textId="0478C0E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D358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5A1367A" w14:textId="252F8563" w:rsidR="00445970" w:rsidRPr="0020324D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34621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20324D">
        <w:rPr>
          <w:rFonts w:ascii="Corbel" w:hAnsi="Corbel"/>
          <w:b/>
          <w:sz w:val="20"/>
          <w:szCs w:val="20"/>
        </w:rPr>
        <w:t>R</w:t>
      </w:r>
      <w:r w:rsidR="0020324D" w:rsidRPr="0020324D">
        <w:rPr>
          <w:rFonts w:ascii="Corbel" w:hAnsi="Corbel"/>
          <w:b/>
          <w:sz w:val="20"/>
          <w:szCs w:val="20"/>
        </w:rPr>
        <w:t xml:space="preserve">ok akademicki </w:t>
      </w:r>
      <w:r w:rsidR="00034621" w:rsidRPr="00034621">
        <w:rPr>
          <w:rFonts w:ascii="Corbel" w:hAnsi="Corbel"/>
          <w:b/>
          <w:sz w:val="20"/>
          <w:szCs w:val="20"/>
        </w:rPr>
        <w:t>2023/2024</w:t>
      </w:r>
    </w:p>
    <w:p w14:paraId="34B3BAC4" w14:textId="77777777" w:rsidR="0085747A" w:rsidRPr="0020324D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E10BFE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CAFC7A" w14:textId="77777777" w:rsidTr="00B819C8">
        <w:tc>
          <w:tcPr>
            <w:tcW w:w="2694" w:type="dxa"/>
            <w:vAlign w:val="center"/>
          </w:tcPr>
          <w:p w14:paraId="139DE9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475E1" w14:textId="77777777" w:rsidR="0085747A" w:rsidRPr="0020324D" w:rsidRDefault="00840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0324D">
              <w:rPr>
                <w:rFonts w:ascii="Corbel" w:hAnsi="Corbel"/>
                <w:sz w:val="24"/>
                <w:szCs w:val="24"/>
              </w:rPr>
              <w:t>Badania techniką CAW</w:t>
            </w:r>
            <w:r w:rsidR="009C5813" w:rsidRPr="0020324D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34B3CCAD" w14:textId="77777777" w:rsidTr="00B819C8">
        <w:tc>
          <w:tcPr>
            <w:tcW w:w="2694" w:type="dxa"/>
            <w:vAlign w:val="center"/>
          </w:tcPr>
          <w:p w14:paraId="3F448F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456155" w14:textId="77777777" w:rsidR="0085747A" w:rsidRPr="009C54AE" w:rsidRDefault="003C0BE3" w:rsidP="003E3D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1S[</w:t>
            </w:r>
            <w:r w:rsidR="003E3DC3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5BAAB35" w14:textId="77777777" w:rsidTr="00B819C8">
        <w:tc>
          <w:tcPr>
            <w:tcW w:w="2694" w:type="dxa"/>
            <w:vAlign w:val="center"/>
          </w:tcPr>
          <w:p w14:paraId="70BFD7A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C1BEA0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ADF6E6" w14:textId="77777777" w:rsidTr="00B819C8">
        <w:tc>
          <w:tcPr>
            <w:tcW w:w="2694" w:type="dxa"/>
            <w:vAlign w:val="center"/>
          </w:tcPr>
          <w:p w14:paraId="2546F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1BEF09" w14:textId="3E56D711" w:rsidR="0085747A" w:rsidRPr="009C54AE" w:rsidRDefault="00CE40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0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AE9A122" w14:textId="77777777" w:rsidTr="00B819C8">
        <w:tc>
          <w:tcPr>
            <w:tcW w:w="2694" w:type="dxa"/>
            <w:vAlign w:val="center"/>
          </w:tcPr>
          <w:p w14:paraId="75E5AC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080D0F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078A208" w14:textId="77777777" w:rsidTr="00B819C8">
        <w:tc>
          <w:tcPr>
            <w:tcW w:w="2694" w:type="dxa"/>
            <w:vAlign w:val="center"/>
          </w:tcPr>
          <w:p w14:paraId="4FD7876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71F2B4" w14:textId="77777777" w:rsidR="0085747A" w:rsidRPr="00C33A20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3A2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5ACA4C26" w14:textId="77777777" w:rsidTr="00B819C8">
        <w:tc>
          <w:tcPr>
            <w:tcW w:w="2694" w:type="dxa"/>
            <w:vAlign w:val="center"/>
          </w:tcPr>
          <w:p w14:paraId="4EECE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8288E2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DE64D5" w14:textId="77777777" w:rsidTr="00B819C8">
        <w:tc>
          <w:tcPr>
            <w:tcW w:w="2694" w:type="dxa"/>
            <w:vAlign w:val="center"/>
          </w:tcPr>
          <w:p w14:paraId="1DD825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36797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9F214E4" w14:textId="77777777" w:rsidTr="00B819C8">
        <w:tc>
          <w:tcPr>
            <w:tcW w:w="2694" w:type="dxa"/>
            <w:vAlign w:val="center"/>
          </w:tcPr>
          <w:p w14:paraId="6ACF05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0D8D4A" w14:textId="77777777" w:rsidR="0085747A" w:rsidRPr="00C33A20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3A20">
              <w:rPr>
                <w:rFonts w:ascii="Corbel" w:hAnsi="Corbel"/>
                <w:sz w:val="24"/>
                <w:szCs w:val="24"/>
              </w:rPr>
              <w:t>Rok 3</w:t>
            </w:r>
            <w:r w:rsidR="00E42D51" w:rsidRPr="00C33A20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8C5C98" w:rsidRPr="00C33A20">
              <w:rPr>
                <w:rFonts w:ascii="Corbel" w:hAnsi="Corbel"/>
                <w:sz w:val="24"/>
                <w:szCs w:val="24"/>
              </w:rPr>
              <w:t>V</w:t>
            </w:r>
            <w:r w:rsidR="006A170C" w:rsidRPr="00C33A20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431C7BD8" w14:textId="77777777" w:rsidTr="00B819C8">
        <w:tc>
          <w:tcPr>
            <w:tcW w:w="2694" w:type="dxa"/>
            <w:vAlign w:val="center"/>
          </w:tcPr>
          <w:p w14:paraId="371853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54E686" w14:textId="70C59DFE" w:rsidR="0085747A" w:rsidRPr="009C54AE" w:rsidRDefault="00203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F3C060" w14:textId="77777777" w:rsidTr="00B819C8">
        <w:tc>
          <w:tcPr>
            <w:tcW w:w="2694" w:type="dxa"/>
            <w:vAlign w:val="center"/>
          </w:tcPr>
          <w:p w14:paraId="36C7ED2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E1C949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8257FEB" w14:textId="77777777" w:rsidTr="00B819C8">
        <w:tc>
          <w:tcPr>
            <w:tcW w:w="2694" w:type="dxa"/>
            <w:vAlign w:val="center"/>
          </w:tcPr>
          <w:p w14:paraId="7027E7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A8DFA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77FF398A" w14:textId="77777777" w:rsidTr="00B819C8">
        <w:tc>
          <w:tcPr>
            <w:tcW w:w="2694" w:type="dxa"/>
            <w:vAlign w:val="center"/>
          </w:tcPr>
          <w:p w14:paraId="11A93A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4A1C8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154F52B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2488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9D158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5039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9EEEDF6" w14:textId="77777777" w:rsidTr="00C33A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8E31" w14:textId="77777777" w:rsidR="00015B8F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34E5C2" w14:textId="77777777" w:rsidR="00015B8F" w:rsidRPr="009C54AE" w:rsidRDefault="002B5EA0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3C42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A8A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3363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59D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920E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1F51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468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B784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F514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F1C611" w14:textId="77777777" w:rsidTr="00C33A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D36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581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9BD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2C8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F634" w14:textId="77777777" w:rsidR="00015B8F" w:rsidRPr="009C54AE" w:rsidRDefault="008358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2DD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676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579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59A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23F2" w14:textId="4DB92248" w:rsidR="00015B8F" w:rsidRPr="009C54AE" w:rsidRDefault="00BE77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485B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DD02D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C2C3A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5B9FA2" w14:textId="77777777" w:rsidR="0020324D" w:rsidRDefault="0020324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11D7C2F2" w14:textId="1207FA79" w:rsidR="0085747A" w:rsidRPr="009C54AE" w:rsidRDefault="002032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F808AA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5E850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21F9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5EC7B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21A7AE" w14:textId="1A3A98B7" w:rsidR="009C54AE" w:rsidRPr="00501BC9" w:rsidRDefault="00501BC9" w:rsidP="00501BC9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501BC9">
        <w:rPr>
          <w:rFonts w:ascii="Corbel" w:hAnsi="Corbel"/>
          <w:sz w:val="24"/>
          <w:szCs w:val="24"/>
        </w:rPr>
        <w:t>aliczenie z oceną</w:t>
      </w:r>
    </w:p>
    <w:p w14:paraId="212A880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0D81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720A7BB" w14:textId="77777777" w:rsidR="0020324D" w:rsidRPr="009C54AE" w:rsidRDefault="0020324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F68338" w14:textId="77777777" w:rsidTr="00C33A20">
        <w:tc>
          <w:tcPr>
            <w:tcW w:w="9520" w:type="dxa"/>
          </w:tcPr>
          <w:p w14:paraId="6FB85089" w14:textId="684B1F2B" w:rsidR="0085747A" w:rsidRPr="009C54AE" w:rsidRDefault="00501BC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6814C1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158B4" w14:textId="77777777" w:rsidR="00501BC9" w:rsidRDefault="00501B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40E067" w14:textId="4303A35E" w:rsidR="0085747A" w:rsidRPr="00C05F44" w:rsidRDefault="0020324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6EDC71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B27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1DAC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74484" w:rsidRPr="009C54AE" w14:paraId="65734B84" w14:textId="77777777" w:rsidTr="00C121BE">
        <w:tc>
          <w:tcPr>
            <w:tcW w:w="851" w:type="dxa"/>
            <w:vAlign w:val="center"/>
          </w:tcPr>
          <w:p w14:paraId="7D611459" w14:textId="77777777" w:rsidR="00D74484" w:rsidRPr="009C54AE" w:rsidRDefault="00D744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0569A8A" w14:textId="77777777" w:rsidR="00D74484" w:rsidRPr="005F1E8B" w:rsidRDefault="00D74484" w:rsidP="005F1E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Nauka obsługi aplikacji komputerowych służących do realizacji badań techniką CAWI.</w:t>
            </w:r>
          </w:p>
        </w:tc>
      </w:tr>
      <w:tr w:rsidR="00D74484" w:rsidRPr="009C54AE" w14:paraId="4021E7C0" w14:textId="77777777" w:rsidTr="00C121BE">
        <w:tc>
          <w:tcPr>
            <w:tcW w:w="851" w:type="dxa"/>
            <w:vAlign w:val="center"/>
          </w:tcPr>
          <w:p w14:paraId="1324E750" w14:textId="77777777" w:rsidR="00D74484" w:rsidRPr="009C54AE" w:rsidRDefault="00D744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CAB22C" w14:textId="65276762" w:rsidR="00D74484" w:rsidRPr="005F1E8B" w:rsidRDefault="00501BC9" w:rsidP="00501B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D74484" w:rsidRPr="005F1E8B">
              <w:rPr>
                <w:rFonts w:ascii="Corbel" w:hAnsi="Corbel"/>
                <w:sz w:val="24"/>
                <w:szCs w:val="24"/>
              </w:rPr>
              <w:t>realizacji wywiadów bezpośrednich wspomaganych komputerowo i projektowania badań społecznych.</w:t>
            </w:r>
          </w:p>
        </w:tc>
      </w:tr>
    </w:tbl>
    <w:p w14:paraId="6FC479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6AB2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4FE1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85CBE6" w14:textId="77777777" w:rsidTr="0071620A">
        <w:tc>
          <w:tcPr>
            <w:tcW w:w="1701" w:type="dxa"/>
            <w:vAlign w:val="center"/>
          </w:tcPr>
          <w:p w14:paraId="629BF9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B5DB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A524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A699F1" w14:textId="77777777" w:rsidTr="005E6E85">
        <w:tc>
          <w:tcPr>
            <w:tcW w:w="1701" w:type="dxa"/>
          </w:tcPr>
          <w:p w14:paraId="30EBF4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0D949A" w14:textId="77777777" w:rsidR="0085747A" w:rsidRPr="009C54AE" w:rsidRDefault="004B329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14:paraId="0F0AB3F6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3805BC60" w14:textId="77777777" w:rsidTr="005E6E85">
        <w:tc>
          <w:tcPr>
            <w:tcW w:w="1701" w:type="dxa"/>
          </w:tcPr>
          <w:p w14:paraId="1A6C8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97D268" w14:textId="77777777" w:rsidR="0085747A" w:rsidRPr="009C54AE" w:rsidRDefault="00FD53D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14:paraId="6B6FB87E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2E7BF5E3" w14:textId="77777777" w:rsidTr="005E6E85">
        <w:tc>
          <w:tcPr>
            <w:tcW w:w="1701" w:type="dxa"/>
          </w:tcPr>
          <w:p w14:paraId="4F18796E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F74088" w14:textId="77777777" w:rsidR="0085747A" w:rsidRPr="009C54AE" w:rsidRDefault="00FD53D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14:paraId="40739DDD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B3295" w:rsidRPr="009C54AE" w14:paraId="49C6E879" w14:textId="77777777" w:rsidTr="005E6E85">
        <w:tc>
          <w:tcPr>
            <w:tcW w:w="1701" w:type="dxa"/>
          </w:tcPr>
          <w:p w14:paraId="6494CDB2" w14:textId="77777777" w:rsidR="004B3295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40366" w14:textId="0856FC7F" w:rsidR="004B3295" w:rsidRPr="009C54AE" w:rsidRDefault="00501BC9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1E2342D0" w14:textId="77777777" w:rsidR="004B3295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F4521E" w:rsidRPr="009C54AE" w14:paraId="48AEB3D2" w14:textId="77777777" w:rsidTr="005E6E85">
        <w:tc>
          <w:tcPr>
            <w:tcW w:w="1701" w:type="dxa"/>
          </w:tcPr>
          <w:p w14:paraId="6ED14BA9" w14:textId="77777777" w:rsidR="00F4521E" w:rsidRDefault="00F45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508D33" w14:textId="77777777" w:rsidR="00F4521E" w:rsidRDefault="00DE5658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</w:p>
        </w:tc>
        <w:tc>
          <w:tcPr>
            <w:tcW w:w="1873" w:type="dxa"/>
          </w:tcPr>
          <w:p w14:paraId="2345D2A4" w14:textId="099FD193" w:rsidR="00F4521E" w:rsidRPr="009C54AE" w:rsidRDefault="00C546DA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71355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DB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3C45F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7E98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E92A7C" w14:textId="77777777" w:rsidTr="00C33A20">
        <w:tc>
          <w:tcPr>
            <w:tcW w:w="9520" w:type="dxa"/>
          </w:tcPr>
          <w:p w14:paraId="26A2357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EDC9353" w14:textId="77777777" w:rsidTr="00C33A20">
        <w:tc>
          <w:tcPr>
            <w:tcW w:w="9520" w:type="dxa"/>
          </w:tcPr>
          <w:p w14:paraId="070FA93F" w14:textId="1ACF9E7B" w:rsidR="0085747A" w:rsidRPr="009C54AE" w:rsidRDefault="002032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D50E8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FDFE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21716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714765" w14:textId="77777777" w:rsidTr="00923D7D">
        <w:tc>
          <w:tcPr>
            <w:tcW w:w="9639" w:type="dxa"/>
          </w:tcPr>
          <w:p w14:paraId="3AB7061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4484" w:rsidRPr="005F1E8B" w14:paraId="76F5F642" w14:textId="77777777" w:rsidTr="00923D7D">
        <w:tc>
          <w:tcPr>
            <w:tcW w:w="9639" w:type="dxa"/>
          </w:tcPr>
          <w:p w14:paraId="06CCB986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Badania CAWI – specyfika techniki i sposób prowadzenia badań.</w:t>
            </w:r>
          </w:p>
        </w:tc>
      </w:tr>
      <w:tr w:rsidR="00D74484" w:rsidRPr="005F1E8B" w14:paraId="6068CB7D" w14:textId="77777777" w:rsidTr="00923D7D">
        <w:tc>
          <w:tcPr>
            <w:tcW w:w="9639" w:type="dxa"/>
          </w:tcPr>
          <w:p w14:paraId="54F5451A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Konceptualizacja i operacjonalizacja badania do potrzeb kursu.</w:t>
            </w:r>
          </w:p>
        </w:tc>
      </w:tr>
      <w:tr w:rsidR="00D74484" w:rsidRPr="005F1E8B" w14:paraId="2BC28230" w14:textId="77777777" w:rsidTr="00923D7D">
        <w:tc>
          <w:tcPr>
            <w:tcW w:w="9639" w:type="dxa"/>
          </w:tcPr>
          <w:p w14:paraId="2F535A78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Stworzenie narzędzia badawczego.</w:t>
            </w:r>
          </w:p>
        </w:tc>
      </w:tr>
      <w:tr w:rsidR="00D74484" w:rsidRPr="005F1E8B" w14:paraId="5F1DE1AE" w14:textId="77777777" w:rsidTr="00923D7D">
        <w:tc>
          <w:tcPr>
            <w:tcW w:w="9639" w:type="dxa"/>
          </w:tcPr>
          <w:p w14:paraId="6009480C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Obsługa aplikacji do prowadzenia badań.</w:t>
            </w:r>
          </w:p>
        </w:tc>
      </w:tr>
      <w:tr w:rsidR="00D74484" w:rsidRPr="005F1E8B" w14:paraId="5C07A57D" w14:textId="77777777" w:rsidTr="00923D7D">
        <w:tc>
          <w:tcPr>
            <w:tcW w:w="9639" w:type="dxa"/>
          </w:tcPr>
          <w:p w14:paraId="1867AA94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Realizacja badania.</w:t>
            </w:r>
          </w:p>
        </w:tc>
      </w:tr>
      <w:tr w:rsidR="00D74484" w:rsidRPr="005F1E8B" w14:paraId="28DAE746" w14:textId="77777777" w:rsidTr="00923D7D">
        <w:tc>
          <w:tcPr>
            <w:tcW w:w="9639" w:type="dxa"/>
          </w:tcPr>
          <w:p w14:paraId="2C648F51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Analiza danych i pisanie raportu końcowego.</w:t>
            </w:r>
          </w:p>
        </w:tc>
      </w:tr>
    </w:tbl>
    <w:p w14:paraId="70E74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D7C36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FA3D2E7" w14:textId="77777777" w:rsidR="00501BC9" w:rsidRDefault="00501BC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03CC2" w14:textId="35DD8EAF" w:rsidR="00E960BB" w:rsidRDefault="001C448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laboratorium</w:t>
      </w:r>
      <w:r w:rsidR="00501BC9">
        <w:rPr>
          <w:rFonts w:ascii="Corbel" w:hAnsi="Corbel"/>
          <w:b w:val="0"/>
          <w:smallCaps w:val="0"/>
          <w:szCs w:val="24"/>
        </w:rPr>
        <w:t>, wykład problemowy, projekt badawczy.</w:t>
      </w:r>
    </w:p>
    <w:p w14:paraId="1A27DB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609B16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E654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47F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71E7CF" w14:textId="77777777" w:rsidTr="00C05F44">
        <w:tc>
          <w:tcPr>
            <w:tcW w:w="1985" w:type="dxa"/>
            <w:vAlign w:val="center"/>
          </w:tcPr>
          <w:p w14:paraId="440884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BFC46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DEE5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168A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6DD5FDAE" w14:textId="7D9F1C0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</w:t>
            </w:r>
            <w:r w:rsidR="0020324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26AACD7" w14:textId="77777777" w:rsidTr="00C05F44">
        <w:tc>
          <w:tcPr>
            <w:tcW w:w="1985" w:type="dxa"/>
          </w:tcPr>
          <w:p w14:paraId="3DD6C3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3203E2A" w14:textId="77777777" w:rsidR="0085747A" w:rsidRPr="005F1E8B" w:rsidRDefault="005D537A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36FDD1E9" w14:textId="77777777" w:rsidR="0085747A" w:rsidRPr="005F1E8B" w:rsidRDefault="00DE5658" w:rsidP="005F1E8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ćw</w:t>
            </w:r>
            <w:r w:rsidR="00522ADC" w:rsidRPr="005F1E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3963F00E" w14:textId="77777777" w:rsidTr="00C05F44">
        <w:tc>
          <w:tcPr>
            <w:tcW w:w="1985" w:type="dxa"/>
          </w:tcPr>
          <w:p w14:paraId="11757BBD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318CE03" w14:textId="010102CD" w:rsidR="00522ADC" w:rsidRPr="005F1E8B" w:rsidRDefault="00501BC9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 internetowego</w:t>
            </w:r>
          </w:p>
        </w:tc>
        <w:tc>
          <w:tcPr>
            <w:tcW w:w="2126" w:type="dxa"/>
          </w:tcPr>
          <w:p w14:paraId="49A42673" w14:textId="77777777" w:rsidR="00522ADC" w:rsidRPr="005F1E8B" w:rsidRDefault="00DE5658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ćw</w:t>
            </w:r>
            <w:r w:rsidR="00522ADC" w:rsidRPr="005F1E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0A815BF2" w14:textId="77777777" w:rsidTr="00C05F44">
        <w:tc>
          <w:tcPr>
            <w:tcW w:w="1985" w:type="dxa"/>
          </w:tcPr>
          <w:p w14:paraId="49FD209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D893C8" w14:textId="77777777" w:rsidR="00522ADC" w:rsidRPr="005F1E8B" w:rsidRDefault="005D537A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25AA1F59" w14:textId="77777777" w:rsidR="00522ADC" w:rsidRPr="005F1E8B" w:rsidRDefault="00DE5658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ćw</w:t>
            </w:r>
            <w:r w:rsidR="00522ADC" w:rsidRPr="005F1E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5E153D3B" w14:textId="77777777" w:rsidTr="00C05F44">
        <w:tc>
          <w:tcPr>
            <w:tcW w:w="1985" w:type="dxa"/>
          </w:tcPr>
          <w:p w14:paraId="1FB118C0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0F3C50" w14:textId="77777777" w:rsidR="00522ADC" w:rsidRPr="005F1E8B" w:rsidRDefault="00522ADC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89BC9A" w14:textId="77777777" w:rsidR="00522ADC" w:rsidRPr="005F1E8B" w:rsidRDefault="00DE5658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ćw</w:t>
            </w:r>
            <w:r w:rsidR="00522ADC" w:rsidRPr="005F1E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2071EDA4" w14:textId="77777777" w:rsidTr="00C05F44">
        <w:tc>
          <w:tcPr>
            <w:tcW w:w="1985" w:type="dxa"/>
          </w:tcPr>
          <w:p w14:paraId="6FDADFBD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AC657A9" w14:textId="77777777" w:rsidR="00DE5658" w:rsidRPr="005F1E8B" w:rsidRDefault="00DE5658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1DCDED" w14:textId="77777777" w:rsidR="00DE5658" w:rsidRPr="005F1E8B" w:rsidRDefault="005F1E8B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5F1E8B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B67F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4CD4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774DBB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C441B7" w14:textId="77777777" w:rsidTr="00923D7D">
        <w:tc>
          <w:tcPr>
            <w:tcW w:w="9670" w:type="dxa"/>
          </w:tcPr>
          <w:p w14:paraId="191E4185" w14:textId="77777777" w:rsidR="0085747A" w:rsidRPr="009C54AE" w:rsidRDefault="00D74484" w:rsidP="00D74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484">
              <w:rPr>
                <w:rFonts w:ascii="Corbel" w:hAnsi="Corbel"/>
                <w:b w:val="0"/>
                <w:smallCaps w:val="0"/>
                <w:szCs w:val="24"/>
              </w:rPr>
              <w:t>Warunkiem zaliczenia jest zrealizowanie ankiety internetowej oraz napisanie raportu z badań. Ocena wynika z jakości zaprojektowanych badań oraz udziału raportu.</w:t>
            </w:r>
          </w:p>
        </w:tc>
      </w:tr>
    </w:tbl>
    <w:p w14:paraId="5C19D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4DAF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0245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A26018" w14:textId="77777777" w:rsidTr="003E1941">
        <w:tc>
          <w:tcPr>
            <w:tcW w:w="4962" w:type="dxa"/>
            <w:vAlign w:val="center"/>
          </w:tcPr>
          <w:p w14:paraId="37300ED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B55C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AEAC56" w14:textId="77777777" w:rsidTr="00923D7D">
        <w:tc>
          <w:tcPr>
            <w:tcW w:w="4962" w:type="dxa"/>
          </w:tcPr>
          <w:p w14:paraId="694D51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2B8C35" w14:textId="77777777" w:rsidR="0085747A" w:rsidRPr="009C54AE" w:rsidRDefault="00522ADC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2204520" w14:textId="77777777" w:rsidTr="00923D7D">
        <w:tc>
          <w:tcPr>
            <w:tcW w:w="4962" w:type="dxa"/>
          </w:tcPr>
          <w:p w14:paraId="4B164C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B6B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C72D43" w14:textId="3614C1EF" w:rsidR="00C61DC5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40F68AB" w14:textId="77777777" w:rsidTr="00923D7D">
        <w:tc>
          <w:tcPr>
            <w:tcW w:w="4962" w:type="dxa"/>
          </w:tcPr>
          <w:p w14:paraId="02C96468" w14:textId="08804E2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3A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1DAA00" w14:textId="79326075" w:rsidR="00C61DC5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E5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D62503A" w14:textId="77777777" w:rsidTr="00923D7D">
        <w:tc>
          <w:tcPr>
            <w:tcW w:w="4962" w:type="dxa"/>
          </w:tcPr>
          <w:p w14:paraId="7E2F28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226AA6" w14:textId="14BB4B91" w:rsidR="0085747A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8BEB08E" w14:textId="77777777" w:rsidTr="00923D7D">
        <w:tc>
          <w:tcPr>
            <w:tcW w:w="4962" w:type="dxa"/>
          </w:tcPr>
          <w:p w14:paraId="2FAC86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B1D17F" w14:textId="16807565" w:rsidR="0085747A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8813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4DB18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164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8C4E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585"/>
      </w:tblGrid>
      <w:tr w:rsidR="0085747A" w:rsidRPr="009C54AE" w14:paraId="0F9A0F23" w14:textId="77777777" w:rsidTr="00C33A20">
        <w:trPr>
          <w:trHeight w:val="397"/>
        </w:trPr>
        <w:tc>
          <w:tcPr>
            <w:tcW w:w="4928" w:type="dxa"/>
          </w:tcPr>
          <w:p w14:paraId="0BBF0E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5" w:type="dxa"/>
          </w:tcPr>
          <w:p w14:paraId="3B999FF3" w14:textId="52650CE8" w:rsidR="0085747A" w:rsidRPr="009C54AE" w:rsidRDefault="00BE7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5E54E2" w14:textId="77777777" w:rsidTr="00C33A20">
        <w:trPr>
          <w:trHeight w:val="397"/>
        </w:trPr>
        <w:tc>
          <w:tcPr>
            <w:tcW w:w="4928" w:type="dxa"/>
          </w:tcPr>
          <w:p w14:paraId="24436D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5" w:type="dxa"/>
          </w:tcPr>
          <w:p w14:paraId="49D58BBB" w14:textId="09ACF794" w:rsidR="0085747A" w:rsidRPr="009C54AE" w:rsidRDefault="00BE7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880820" w14:textId="77777777" w:rsidR="00501BC9" w:rsidRDefault="00501BC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86AB3" w14:textId="4B75D8B0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01BC9" w:rsidRPr="009C54AE" w14:paraId="5EF15992" w14:textId="77777777" w:rsidTr="00C33A20">
        <w:trPr>
          <w:trHeight w:val="397"/>
        </w:trPr>
        <w:tc>
          <w:tcPr>
            <w:tcW w:w="9180" w:type="dxa"/>
          </w:tcPr>
          <w:p w14:paraId="25A2CC9D" w14:textId="77777777" w:rsidR="00C33A20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C797A2B" w14:textId="6436CEA7" w:rsidR="00501BC9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1B50A422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Brzeziński J.M. (red.) </w:t>
            </w:r>
            <w:r w:rsidRPr="00C8000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Metodologia badań socjologicznych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Poznań 2012.</w:t>
            </w:r>
          </w:p>
          <w:p w14:paraId="7FB55E07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6BE51CCA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242FF5B1" w14:textId="0FB7ACF0" w:rsidR="00501BC9" w:rsidRPr="009C54AE" w:rsidRDefault="00501BC9" w:rsidP="00C33A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proofErr w:type="spellStart"/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="00501BC9" w:rsidRPr="009C54AE" w14:paraId="2048EDC9" w14:textId="77777777" w:rsidTr="00C33A20">
        <w:trPr>
          <w:trHeight w:val="397"/>
        </w:trPr>
        <w:tc>
          <w:tcPr>
            <w:tcW w:w="9180" w:type="dxa"/>
          </w:tcPr>
          <w:p w14:paraId="1B2D8E7C" w14:textId="719064BF" w:rsidR="0020324D" w:rsidRPr="00C33A20" w:rsidRDefault="00501BC9" w:rsidP="00C33A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259F2F" w14:textId="77777777" w:rsidR="00501BC9" w:rsidRDefault="00501BC9" w:rsidP="00C33A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38589CD3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3A8520D2" w14:textId="24F7A53E" w:rsidR="00501BC9" w:rsidRPr="00DE5658" w:rsidRDefault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</w:tc>
      </w:tr>
    </w:tbl>
    <w:p w14:paraId="3631CAAF" w14:textId="77777777" w:rsidR="00C33A20" w:rsidRDefault="00C33A20" w:rsidP="00C33A20">
      <w:pPr>
        <w:pStyle w:val="Punktygwne"/>
        <w:spacing w:before="0" w:after="0"/>
        <w:rPr>
          <w:ins w:id="1" w:author="Kurs" w:date="2020-11-23T12:07:00Z"/>
          <w:rFonts w:ascii="Corbel" w:hAnsi="Corbel"/>
          <w:b w:val="0"/>
          <w:smallCaps w:val="0"/>
          <w:szCs w:val="24"/>
        </w:rPr>
      </w:pPr>
    </w:p>
    <w:p w14:paraId="48B3856C" w14:textId="0306C7F6" w:rsidR="0085747A" w:rsidRPr="009C54AE" w:rsidRDefault="0085747A" w:rsidP="00C33A2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33A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6CD41" w14:textId="77777777" w:rsidR="00C558E4" w:rsidRDefault="00C558E4" w:rsidP="00C16ABF">
      <w:pPr>
        <w:spacing w:after="0" w:line="240" w:lineRule="auto"/>
      </w:pPr>
      <w:r>
        <w:separator/>
      </w:r>
    </w:p>
  </w:endnote>
  <w:endnote w:type="continuationSeparator" w:id="0">
    <w:p w14:paraId="4C3B73B8" w14:textId="77777777" w:rsidR="00C558E4" w:rsidRDefault="00C558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06D20" w14:textId="77777777" w:rsidR="00C558E4" w:rsidRDefault="00C558E4" w:rsidP="00C16ABF">
      <w:pPr>
        <w:spacing w:after="0" w:line="240" w:lineRule="auto"/>
      </w:pPr>
      <w:r>
        <w:separator/>
      </w:r>
    </w:p>
  </w:footnote>
  <w:footnote w:type="continuationSeparator" w:id="0">
    <w:p w14:paraId="6B6B97B1" w14:textId="77777777" w:rsidR="00C558E4" w:rsidRDefault="00C558E4" w:rsidP="00C16ABF">
      <w:pPr>
        <w:spacing w:after="0" w:line="240" w:lineRule="auto"/>
      </w:pPr>
      <w:r>
        <w:continuationSeparator/>
      </w:r>
    </w:p>
  </w:footnote>
  <w:footnote w:id="1">
    <w:p w14:paraId="3717B16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rs">
    <w15:presenceInfo w15:providerId="None" w15:userId="Kur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621"/>
    <w:rsid w:val="00042A51"/>
    <w:rsid w:val="00042D2E"/>
    <w:rsid w:val="00044C82"/>
    <w:rsid w:val="00070ED6"/>
    <w:rsid w:val="000742DC"/>
    <w:rsid w:val="00084C12"/>
    <w:rsid w:val="000908B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2F4"/>
    <w:rsid w:val="000D04B0"/>
    <w:rsid w:val="000F102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20324D"/>
    <w:rsid w:val="002144C0"/>
    <w:rsid w:val="0022477D"/>
    <w:rsid w:val="002278A9"/>
    <w:rsid w:val="002336F9"/>
    <w:rsid w:val="0024028F"/>
    <w:rsid w:val="0024397D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0BE3"/>
    <w:rsid w:val="003D18A9"/>
    <w:rsid w:val="003D358C"/>
    <w:rsid w:val="003D6CE2"/>
    <w:rsid w:val="003E1941"/>
    <w:rsid w:val="003E2FE6"/>
    <w:rsid w:val="003E3DC3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7DF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1BC9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1533"/>
    <w:rsid w:val="005D537A"/>
    <w:rsid w:val="005E6E85"/>
    <w:rsid w:val="005F1E8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70C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80A"/>
    <w:rsid w:val="00840C22"/>
    <w:rsid w:val="008449B3"/>
    <w:rsid w:val="008552A2"/>
    <w:rsid w:val="00857404"/>
    <w:rsid w:val="0085747A"/>
    <w:rsid w:val="00884922"/>
    <w:rsid w:val="00885F64"/>
    <w:rsid w:val="008917F9"/>
    <w:rsid w:val="008A0053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072"/>
    <w:rsid w:val="00A84C85"/>
    <w:rsid w:val="00A97DE1"/>
    <w:rsid w:val="00AA017F"/>
    <w:rsid w:val="00AA44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7D7"/>
    <w:rsid w:val="00BF2C41"/>
    <w:rsid w:val="00C058B4"/>
    <w:rsid w:val="00C05F44"/>
    <w:rsid w:val="00C131B5"/>
    <w:rsid w:val="00C16ABF"/>
    <w:rsid w:val="00C170AE"/>
    <w:rsid w:val="00C26CB7"/>
    <w:rsid w:val="00C324C1"/>
    <w:rsid w:val="00C33A20"/>
    <w:rsid w:val="00C3459E"/>
    <w:rsid w:val="00C36992"/>
    <w:rsid w:val="00C546DA"/>
    <w:rsid w:val="00C558E4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4085"/>
    <w:rsid w:val="00CE5BAC"/>
    <w:rsid w:val="00CF25BE"/>
    <w:rsid w:val="00CF78ED"/>
    <w:rsid w:val="00D02B25"/>
    <w:rsid w:val="00D02EBA"/>
    <w:rsid w:val="00D129DB"/>
    <w:rsid w:val="00D17C3C"/>
    <w:rsid w:val="00D26B2C"/>
    <w:rsid w:val="00D352C9"/>
    <w:rsid w:val="00D425B2"/>
    <w:rsid w:val="00D428D6"/>
    <w:rsid w:val="00D552B2"/>
    <w:rsid w:val="00D608D1"/>
    <w:rsid w:val="00D705D2"/>
    <w:rsid w:val="00D707F0"/>
    <w:rsid w:val="00D74119"/>
    <w:rsid w:val="00D74484"/>
    <w:rsid w:val="00D8075B"/>
    <w:rsid w:val="00D8678B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85CD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08AA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916C"/>
  <w15:docId w15:val="{A9E5D321-BEAB-4DC9-8C1C-0CD6789A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E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E8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E8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8CAFA-ED1F-4F19-A3FA-0AF50C888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2019-02-06T12:12:00Z</cp:lastPrinted>
  <dcterms:created xsi:type="dcterms:W3CDTF">2020-10-20T18:09:00Z</dcterms:created>
  <dcterms:modified xsi:type="dcterms:W3CDTF">2021-07-05T09:50:00Z</dcterms:modified>
</cp:coreProperties>
</file>